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665AB0" w14:paraId="66636984" w14:textId="77777777" w:rsidTr="00050DA7">
        <w:tc>
          <w:tcPr>
            <w:tcW w:w="4428" w:type="dxa"/>
          </w:tcPr>
          <w:p w14:paraId="3F0107C8" w14:textId="0B1C33E7" w:rsidR="000348ED" w:rsidRPr="00665AB0" w:rsidRDefault="005D05AC" w:rsidP="00A025F1">
            <w:pPr>
              <w:tabs>
                <w:tab w:val="left" w:pos="851"/>
              </w:tabs>
            </w:pPr>
            <w:r w:rsidRPr="00665AB0">
              <w:t>From:</w:t>
            </w:r>
            <w:r w:rsidRPr="00665AB0">
              <w:tab/>
            </w:r>
            <w:r w:rsidR="00A025F1" w:rsidRPr="00665AB0">
              <w:t>ENAV Committee</w:t>
            </w:r>
          </w:p>
        </w:tc>
        <w:tc>
          <w:tcPr>
            <w:tcW w:w="5461" w:type="dxa"/>
          </w:tcPr>
          <w:p w14:paraId="25944C6A" w14:textId="4EFB17F9" w:rsidR="00651680" w:rsidRDefault="00651680" w:rsidP="004530C5">
            <w:pPr>
              <w:jc w:val="right"/>
            </w:pPr>
            <w:r>
              <w:t>ENAV18-10.</w:t>
            </w:r>
            <w:bookmarkStart w:id="0" w:name="_GoBack"/>
            <w:bookmarkEnd w:id="0"/>
            <w:r>
              <w:t>5.2</w:t>
            </w:r>
          </w:p>
          <w:p w14:paraId="4544404B" w14:textId="4F9A7C9C" w:rsidR="000348ED" w:rsidRPr="00665AB0" w:rsidRDefault="00651680" w:rsidP="004530C5">
            <w:pPr>
              <w:jc w:val="right"/>
            </w:pPr>
            <w:r>
              <w:t xml:space="preserve"> Formerly </w:t>
            </w:r>
            <w:r w:rsidR="004530C5">
              <w:t>ENAV17-14.2.2</w:t>
            </w:r>
          </w:p>
        </w:tc>
      </w:tr>
      <w:tr w:rsidR="000348ED" w:rsidRPr="00665AB0" w14:paraId="6C9E30E8" w14:textId="77777777" w:rsidTr="00050DA7">
        <w:tc>
          <w:tcPr>
            <w:tcW w:w="4428" w:type="dxa"/>
          </w:tcPr>
          <w:p w14:paraId="0ED3D8DA" w14:textId="77777777" w:rsidR="000348ED" w:rsidRPr="00665AB0" w:rsidRDefault="005D05AC" w:rsidP="00665AB0">
            <w:pPr>
              <w:tabs>
                <w:tab w:val="left" w:pos="851"/>
              </w:tabs>
            </w:pPr>
            <w:r w:rsidRPr="00665AB0">
              <w:t>To:</w:t>
            </w:r>
            <w:r w:rsidRPr="00665AB0">
              <w:tab/>
            </w:r>
            <w:r w:rsidR="00665AB0" w:rsidRPr="00665AB0">
              <w:t>All IALA</w:t>
            </w:r>
            <w:r w:rsidR="00A025F1" w:rsidRPr="00665AB0">
              <w:t xml:space="preserve"> Committee</w:t>
            </w:r>
            <w:r w:rsidR="00665AB0" w:rsidRPr="00665AB0">
              <w:t>s</w:t>
            </w:r>
          </w:p>
        </w:tc>
        <w:tc>
          <w:tcPr>
            <w:tcW w:w="5461" w:type="dxa"/>
          </w:tcPr>
          <w:p w14:paraId="7032EC3F" w14:textId="1EC270B6" w:rsidR="000348ED" w:rsidRPr="00665AB0" w:rsidRDefault="004530C5" w:rsidP="004530C5">
            <w:pPr>
              <w:jc w:val="right"/>
            </w:pPr>
            <w:r>
              <w:t>30 Oct 2015</w:t>
            </w:r>
          </w:p>
        </w:tc>
      </w:tr>
    </w:tbl>
    <w:p w14:paraId="0BC73696" w14:textId="246AC757" w:rsidR="000348ED" w:rsidRPr="00665AB0" w:rsidRDefault="00CE6588" w:rsidP="005D05AC">
      <w:pPr>
        <w:pStyle w:val="Title"/>
        <w:spacing w:before="480" w:after="120"/>
      </w:pPr>
      <w:ins w:id="1" w:author="Seamus Doyle" w:date="2016-02-23T12:45:00Z">
        <w:r>
          <w:rPr>
            <w:noProof/>
            <w:lang w:val="en-IE" w:eastAsia="en-IE"/>
          </w:rPr>
          <mc:AlternateContent>
            <mc:Choice Requires="wps">
              <w:drawing>
                <wp:anchor distT="45720" distB="45720" distL="114300" distR="114300" simplePos="0" relativeHeight="251659776" behindDoc="0" locked="0" layoutInCell="1" allowOverlap="1" wp14:anchorId="2EAC26BD" wp14:editId="40ADF86A">
                  <wp:simplePos x="0" y="0"/>
                  <wp:positionH relativeFrom="column">
                    <wp:posOffset>2432685</wp:posOffset>
                  </wp:positionH>
                  <wp:positionV relativeFrom="paragraph">
                    <wp:posOffset>-946785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395C7E7" w14:textId="24C4E2F1" w:rsidR="00CE6588" w:rsidRPr="00CE6588" w:rsidRDefault="00CE6588">
                              <w:pPr>
                                <w:rPr>
                                  <w:color w:val="FF0000"/>
                                </w:rPr>
                              </w:pPr>
                              <w:r w:rsidRPr="00CE6588">
                                <w:rPr>
                                  <w:color w:val="FF0000"/>
                                </w:rPr>
                                <w:t>Please use the template in ENAV18-10.5.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EAC26BD" id="_x0000_t202" coordsize="21600,21600" o:spt="202" path="m,l,21600r21600,l21600,xe">
                  <v:stroke joinstyle="miter"/>
                  <v:path gradientshapeok="t" o:connecttype="rect"/>
                </v:shapetype>
                <v:shape id="Text Box 2" o:spid="_x0000_s1026" type="#_x0000_t202" style="position:absolute;left:0;text-align:left;margin-left:191.55pt;margin-top:-74.55pt;width:185.9pt;height:110.6pt;z-index:2516597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">
                  <v:textbox style="mso-fit-shape-to-text:t">
                    <w:txbxContent>
                      <w:p w14:paraId="3395C7E7" w14:textId="24C4E2F1" w:rsidR="00CE6588" w:rsidRPr="00CE6588" w:rsidRDefault="00CE6588">
                        <w:pPr>
                          <w:rPr>
                            <w:color w:val="FF0000"/>
                          </w:rPr>
                        </w:pPr>
                        <w:r w:rsidRPr="00CE6588">
                          <w:rPr>
                            <w:color w:val="FF0000"/>
                          </w:rPr>
                          <w:t>Please use the template in ENAV18-10.5.</w:t>
                        </w:r>
                      </w:p>
                    </w:txbxContent>
                  </v:textbox>
                  <w10:wrap type="square"/>
                </v:shape>
              </w:pict>
            </mc:Fallback>
          </mc:AlternateContent>
        </w:r>
      </w:ins>
      <w:r w:rsidR="005D05AC" w:rsidRPr="00665AB0">
        <w:t>Liaison Note</w:t>
      </w:r>
    </w:p>
    <w:p w14:paraId="7485C72B" w14:textId="77777777" w:rsidR="00665AB0" w:rsidRPr="00665AB0" w:rsidRDefault="00665AB0" w:rsidP="005D05AC">
      <w:pPr>
        <w:pStyle w:val="Title"/>
        <w:spacing w:after="120"/>
        <w:rPr>
          <w:color w:val="000000"/>
        </w:rPr>
      </w:pPr>
      <w:r w:rsidRPr="00665AB0">
        <w:rPr>
          <w:color w:val="000000"/>
        </w:rPr>
        <w:t>A road map for e-navigation</w:t>
      </w:r>
      <w:r w:rsidR="00A025F1" w:rsidRPr="00665AB0">
        <w:rPr>
          <w:color w:val="000000"/>
        </w:rPr>
        <w:t xml:space="preserve"> </w:t>
      </w:r>
      <w:r w:rsidRPr="00665AB0">
        <w:rPr>
          <w:color w:val="000000"/>
        </w:rPr>
        <w:t>– 2015 and beyond</w:t>
      </w:r>
    </w:p>
    <w:p w14:paraId="4B36C30B" w14:textId="77777777" w:rsidR="000348ED" w:rsidRPr="00665AB0" w:rsidRDefault="00665AB0" w:rsidP="005D05AC">
      <w:pPr>
        <w:pStyle w:val="Title"/>
        <w:spacing w:after="120"/>
      </w:pPr>
      <w:r w:rsidRPr="00665AB0">
        <w:rPr>
          <w:color w:val="000000"/>
        </w:rPr>
        <w:t xml:space="preserve">Prepared </w:t>
      </w:r>
      <w:r w:rsidR="00A025F1" w:rsidRPr="00665AB0">
        <w:rPr>
          <w:color w:val="000000"/>
        </w:rPr>
        <w:t>by the ENAV Committee</w:t>
      </w:r>
    </w:p>
    <w:p w14:paraId="0EE551BE" w14:textId="77777777" w:rsidR="0064435F" w:rsidRPr="00665AB0" w:rsidRDefault="0064435F" w:rsidP="00135447">
      <w:pPr>
        <w:pStyle w:val="Heading1"/>
        <w:rPr>
          <w:lang w:val="en-GB"/>
        </w:rPr>
      </w:pPr>
      <w:r w:rsidRPr="00665AB0">
        <w:rPr>
          <w:lang w:val="en-GB"/>
        </w:rPr>
        <w:t>Introduction</w:t>
      </w:r>
    </w:p>
    <w:p w14:paraId="0E7DAA36" w14:textId="77777777" w:rsidR="009F16A4" w:rsidRDefault="004530C5" w:rsidP="00002906">
      <w:pPr>
        <w:pStyle w:val="BodyText"/>
      </w:pPr>
      <w:r>
        <w:t>Until recently, t</w:t>
      </w:r>
      <w:r w:rsidR="009F16A4">
        <w:t>he E-Navigation C</w:t>
      </w:r>
      <w:r w:rsidR="000B0356">
        <w:t xml:space="preserve">ommittee </w:t>
      </w:r>
      <w:r w:rsidR="00665AB0" w:rsidRPr="00665AB0">
        <w:t>maintained a r</w:t>
      </w:r>
      <w:r w:rsidR="009F16A4">
        <w:t>oad map</w:t>
      </w:r>
      <w:r>
        <w:t xml:space="preserve"> for e-navigation</w:t>
      </w:r>
      <w:r w:rsidR="009F16A4">
        <w:t xml:space="preserve">.  This consisted of </w:t>
      </w:r>
      <w:r>
        <w:t xml:space="preserve">key milestones at international organisations such as IMO and ITU, presented on a </w:t>
      </w:r>
      <w:r w:rsidR="009F16A4">
        <w:t xml:space="preserve">couple of </w:t>
      </w:r>
      <w:r w:rsidR="000B0356">
        <w:t xml:space="preserve">Microsoft </w:t>
      </w:r>
      <w:r w:rsidR="009F16A4">
        <w:t>PowerPoint slide</w:t>
      </w:r>
      <w:r>
        <w:t>s.</w:t>
      </w:r>
    </w:p>
    <w:p w14:paraId="05F79856" w14:textId="77777777" w:rsidR="00635A60" w:rsidRDefault="00F3793E" w:rsidP="00002906">
      <w:pPr>
        <w:pStyle w:val="BodyText"/>
      </w:pPr>
      <w:r>
        <w:t xml:space="preserve">The format of the road map has </w:t>
      </w:r>
      <w:r w:rsidR="000B0356">
        <w:t xml:space="preserve">now </w:t>
      </w:r>
      <w:r>
        <w:t xml:space="preserve">been </w:t>
      </w:r>
      <w:r w:rsidR="000B0356">
        <w:t xml:space="preserve">changed.  </w:t>
      </w:r>
      <w:r>
        <w:t xml:space="preserve">The </w:t>
      </w:r>
      <w:r w:rsidR="000B0356">
        <w:t>e-</w:t>
      </w:r>
      <w:r>
        <w:t xml:space="preserve">navigation </w:t>
      </w:r>
      <w:r w:rsidR="009F16A4">
        <w:t>r</w:t>
      </w:r>
      <w:r w:rsidR="00635A60">
        <w:t>oad map provide</w:t>
      </w:r>
      <w:r w:rsidR="000B0356">
        <w:t>s</w:t>
      </w:r>
      <w:r w:rsidR="00635A60">
        <w:t xml:space="preserve"> a ‘bird’s eye view’ of the </w:t>
      </w:r>
      <w:r>
        <w:t xml:space="preserve">major issues </w:t>
      </w:r>
      <w:r w:rsidR="000B0356">
        <w:t xml:space="preserve">(and some associated risks) </w:t>
      </w:r>
      <w:r>
        <w:t>that lie ahead in the development of e</w:t>
      </w:r>
      <w:del w:id="2" w:author="Alan Grant" w:date="2016-01-22T15:43:00Z">
        <w:r w:rsidDel="009B6FED">
          <w:delText>-</w:delText>
        </w:r>
      </w:del>
      <w:ins w:id="3" w:author="Alan Grant" w:date="2016-01-22T15:43:00Z">
        <w:r w:rsidR="009B6FED">
          <w:noBreakHyphen/>
        </w:r>
      </w:ins>
      <w:r>
        <w:t>navigation</w:t>
      </w:r>
      <w:r w:rsidR="000B0356">
        <w:t>.</w:t>
      </w:r>
    </w:p>
    <w:p w14:paraId="069BCFFF" w14:textId="77777777" w:rsidR="00665AB0" w:rsidRDefault="000B0356" w:rsidP="00002906">
      <w:pPr>
        <w:pStyle w:val="BodyText"/>
      </w:pPr>
      <w:r>
        <w:t xml:space="preserve">The </w:t>
      </w:r>
      <w:commentRangeStart w:id="4"/>
      <w:r>
        <w:t xml:space="preserve">road </w:t>
      </w:r>
      <w:commentRangeEnd w:id="4"/>
      <w:r w:rsidR="009B6FED">
        <w:rPr>
          <w:rStyle w:val="CommentReference"/>
          <w:rFonts w:eastAsia="Times New Roman" w:cs="Times New Roman"/>
          <w:lang w:eastAsia="en-US"/>
        </w:rPr>
        <w:commentReference w:id="4"/>
      </w:r>
      <w:r>
        <w:t xml:space="preserve">map </w:t>
      </w:r>
      <w:r w:rsidR="004530C5">
        <w:t xml:space="preserve">is outlined </w:t>
      </w:r>
      <w:r w:rsidR="00F3793E">
        <w:t xml:space="preserve">below.  </w:t>
      </w:r>
    </w:p>
    <w:p w14:paraId="22871852" w14:textId="77777777" w:rsidR="00902AA4" w:rsidRDefault="00665AB0" w:rsidP="00135447">
      <w:pPr>
        <w:pStyle w:val="Heading1"/>
        <w:rPr>
          <w:lang w:val="en-GB"/>
        </w:rPr>
      </w:pPr>
      <w:r>
        <w:rPr>
          <w:lang w:val="en-GB"/>
        </w:rPr>
        <w:t>Road map</w:t>
      </w:r>
    </w:p>
    <w:p w14:paraId="33BCBB7C" w14:textId="77777777" w:rsidR="009F16A4" w:rsidRPr="009F16A4" w:rsidRDefault="009F16A4" w:rsidP="009F16A4">
      <w:pPr>
        <w:rPr>
          <w:lang w:eastAsia="de-DE"/>
        </w:rPr>
      </w:pPr>
      <w:r>
        <w:rPr>
          <w:lang w:eastAsia="de-DE"/>
        </w:rPr>
        <w:t xml:space="preserve">The </w:t>
      </w:r>
      <w:r w:rsidR="00F3793E">
        <w:rPr>
          <w:lang w:eastAsia="de-DE"/>
        </w:rPr>
        <w:t xml:space="preserve">road map </w:t>
      </w:r>
      <w:r w:rsidR="000B0356">
        <w:rPr>
          <w:lang w:eastAsia="de-DE"/>
        </w:rPr>
        <w:t xml:space="preserve">is presented along the lines of the </w:t>
      </w:r>
      <w:r w:rsidR="00F3793E">
        <w:rPr>
          <w:lang w:eastAsia="de-DE"/>
        </w:rPr>
        <w:t>various technical domains</w:t>
      </w:r>
      <w:r>
        <w:rPr>
          <w:lang w:eastAsia="de-DE"/>
        </w:rPr>
        <w:t xml:space="preserve"> </w:t>
      </w:r>
    </w:p>
    <w:p w14:paraId="6A7158A3" w14:textId="77777777" w:rsidR="009F16A4" w:rsidRDefault="009F16A4" w:rsidP="009F16A4">
      <w:pPr>
        <w:pStyle w:val="Heading2"/>
      </w:pPr>
      <w:r w:rsidRPr="009B6FED">
        <w:rPr>
          <w:lang w:val="en-GB"/>
        </w:rPr>
        <w:t>Positioning</w:t>
      </w:r>
      <w:r>
        <w:t xml:space="preserve">, navigation and timing </w:t>
      </w:r>
    </w:p>
    <w:p w14:paraId="19626831" w14:textId="77777777" w:rsidR="009F16A4" w:rsidRDefault="009F16A4" w:rsidP="009F16A4">
      <w:pPr>
        <w:pStyle w:val="BodyText"/>
        <w:numPr>
          <w:ilvl w:val="0"/>
          <w:numId w:val="30"/>
        </w:numPr>
      </w:pPr>
      <w:r w:rsidRPr="00665AB0">
        <w:t xml:space="preserve">Multi GNSS </w:t>
      </w:r>
      <w:r w:rsidR="00F3793E">
        <w:t xml:space="preserve">available </w:t>
      </w:r>
      <w:r w:rsidRPr="00665AB0">
        <w:t>by 2020</w:t>
      </w:r>
      <w:r>
        <w:t xml:space="preserve"> (Risk </w:t>
      </w:r>
      <w:r w:rsidRPr="00665AB0">
        <w:t xml:space="preserve"> - integrity monitoring remains key</w:t>
      </w:r>
      <w:r>
        <w:t xml:space="preserve"> aspect)</w:t>
      </w:r>
    </w:p>
    <w:p w14:paraId="6F43E6C1" w14:textId="77777777" w:rsidR="004530C5" w:rsidRDefault="004530C5" w:rsidP="009F16A4">
      <w:pPr>
        <w:pStyle w:val="BodyText"/>
        <w:numPr>
          <w:ilvl w:val="1"/>
          <w:numId w:val="30"/>
        </w:numPr>
      </w:pPr>
      <w:r>
        <w:t>Back up required for safety critical systems</w:t>
      </w:r>
    </w:p>
    <w:p w14:paraId="1AF87AD8" w14:textId="77777777" w:rsidR="009F16A4" w:rsidRDefault="009F16A4" w:rsidP="009F16A4">
      <w:pPr>
        <w:pStyle w:val="BodyText"/>
        <w:numPr>
          <w:ilvl w:val="1"/>
          <w:numId w:val="30"/>
        </w:numPr>
      </w:pPr>
      <w:r>
        <w:t>Risk – GNSS vulnerable to intentional and unintentional interference</w:t>
      </w:r>
      <w:r w:rsidRPr="00665AB0">
        <w:t xml:space="preserve"> </w:t>
      </w:r>
    </w:p>
    <w:p w14:paraId="498D6658" w14:textId="77777777" w:rsidR="009F16A4" w:rsidRDefault="000B0356" w:rsidP="009F16A4">
      <w:pPr>
        <w:pStyle w:val="BodyText"/>
        <w:numPr>
          <w:ilvl w:val="1"/>
          <w:numId w:val="30"/>
        </w:numPr>
      </w:pPr>
      <w:r>
        <w:t xml:space="preserve">SBAS is currently not available </w:t>
      </w:r>
      <w:r w:rsidR="009F16A4">
        <w:t>global</w:t>
      </w:r>
      <w:r>
        <w:t>ly</w:t>
      </w:r>
      <w:r w:rsidR="009F16A4">
        <w:t xml:space="preserve"> </w:t>
      </w:r>
    </w:p>
    <w:p w14:paraId="509C0872" w14:textId="77777777" w:rsidR="009F16A4" w:rsidRPr="00665AB0" w:rsidRDefault="009F16A4" w:rsidP="009F16A4">
      <w:pPr>
        <w:pStyle w:val="BodyText"/>
        <w:numPr>
          <w:ilvl w:val="2"/>
          <w:numId w:val="30"/>
        </w:numPr>
      </w:pPr>
      <w:r w:rsidRPr="00665AB0">
        <w:t>Int</w:t>
      </w:r>
      <w:r w:rsidR="00F3793E">
        <w:t>’</w:t>
      </w:r>
      <w:r w:rsidRPr="00665AB0">
        <w:t xml:space="preserve">l liaison </w:t>
      </w:r>
      <w:r w:rsidR="000B0356">
        <w:t xml:space="preserve">will be </w:t>
      </w:r>
      <w:r w:rsidRPr="00665AB0">
        <w:t>required</w:t>
      </w:r>
      <w:r>
        <w:t xml:space="preserve"> to introduce</w:t>
      </w:r>
      <w:r w:rsidR="000B0356">
        <w:t xml:space="preserve"> SBAS</w:t>
      </w:r>
    </w:p>
    <w:p w14:paraId="0CFCEC63" w14:textId="77777777" w:rsidR="009F16A4" w:rsidRPr="00665AB0" w:rsidRDefault="009F16A4" w:rsidP="009F16A4">
      <w:pPr>
        <w:pStyle w:val="BodyText"/>
        <w:numPr>
          <w:ilvl w:val="1"/>
          <w:numId w:val="30"/>
        </w:numPr>
      </w:pPr>
      <w:r w:rsidRPr="00665AB0">
        <w:t>IALA radiobeac</w:t>
      </w:r>
      <w:r>
        <w:t xml:space="preserve">on DGNSS remains essential </w:t>
      </w:r>
      <w:r w:rsidR="000B0356">
        <w:t>for now</w:t>
      </w:r>
    </w:p>
    <w:p w14:paraId="5E0545D0" w14:textId="77777777" w:rsidR="009F16A4" w:rsidRPr="00665AB0" w:rsidRDefault="009F16A4" w:rsidP="009F16A4">
      <w:pPr>
        <w:pStyle w:val="BodyText"/>
        <w:numPr>
          <w:ilvl w:val="0"/>
          <w:numId w:val="30"/>
        </w:numPr>
      </w:pPr>
      <w:r w:rsidRPr="00665AB0">
        <w:t>Managing resilience is an on</w:t>
      </w:r>
      <w:r>
        <w:t>-</w:t>
      </w:r>
      <w:r w:rsidRPr="00665AB0">
        <w:t xml:space="preserve">going issue  </w:t>
      </w:r>
    </w:p>
    <w:p w14:paraId="0B543114" w14:textId="77777777" w:rsidR="009F16A4" w:rsidRPr="00665AB0" w:rsidRDefault="009F16A4" w:rsidP="009F16A4">
      <w:pPr>
        <w:pStyle w:val="BodyText"/>
        <w:numPr>
          <w:ilvl w:val="1"/>
          <w:numId w:val="30"/>
        </w:numPr>
      </w:pPr>
      <w:r w:rsidRPr="00665AB0">
        <w:t xml:space="preserve">additional sensors </w:t>
      </w:r>
    </w:p>
    <w:p w14:paraId="37EB910D" w14:textId="77777777" w:rsidR="009F16A4" w:rsidRPr="00665AB0" w:rsidRDefault="009F16A4" w:rsidP="009F16A4">
      <w:pPr>
        <w:pStyle w:val="BodyText"/>
        <w:numPr>
          <w:ilvl w:val="2"/>
          <w:numId w:val="30"/>
        </w:numPr>
      </w:pPr>
      <w:r w:rsidRPr="00665AB0">
        <w:t xml:space="preserve">new technology </w:t>
      </w:r>
      <w:r w:rsidR="00635A60">
        <w:t>–</w:t>
      </w:r>
      <w:r w:rsidRPr="00665AB0">
        <w:t xml:space="preserve"> </w:t>
      </w:r>
      <w:r w:rsidR="00635A60">
        <w:t xml:space="preserve">new </w:t>
      </w:r>
      <w:r w:rsidRPr="00665AB0">
        <w:t>racons etc</w:t>
      </w:r>
      <w:r w:rsidR="000B0356">
        <w:t>.</w:t>
      </w:r>
      <w:r w:rsidRPr="00665AB0">
        <w:t xml:space="preserve"> </w:t>
      </w:r>
    </w:p>
    <w:p w14:paraId="63286FD2" w14:textId="77777777" w:rsidR="009F16A4" w:rsidRPr="00665AB0" w:rsidRDefault="009F16A4" w:rsidP="009F16A4">
      <w:pPr>
        <w:pStyle w:val="BodyText"/>
        <w:numPr>
          <w:ilvl w:val="1"/>
          <w:numId w:val="30"/>
        </w:numPr>
      </w:pPr>
      <w:r w:rsidRPr="00665AB0">
        <w:t>IMO work on PNT processing units in</w:t>
      </w:r>
      <w:r w:rsidR="00635A60">
        <w:t xml:space="preserve"> multi-system </w:t>
      </w:r>
      <w:r w:rsidRPr="00665AB0">
        <w:t>receivers</w:t>
      </w:r>
    </w:p>
    <w:p w14:paraId="2156ABCD" w14:textId="77777777" w:rsidR="009F16A4" w:rsidRPr="00665AB0" w:rsidRDefault="000B0356" w:rsidP="009F16A4">
      <w:pPr>
        <w:pStyle w:val="BodyText"/>
        <w:numPr>
          <w:ilvl w:val="0"/>
          <w:numId w:val="30"/>
        </w:numPr>
      </w:pPr>
      <w:r>
        <w:t>By 2019</w:t>
      </w:r>
      <w:r w:rsidR="009F16A4" w:rsidRPr="00665AB0">
        <w:t>, expect SBAS enabled receivers</w:t>
      </w:r>
      <w:r w:rsidR="00635A60">
        <w:t xml:space="preserve"> will be available </w:t>
      </w:r>
      <w:r w:rsidR="009F16A4" w:rsidRPr="00665AB0">
        <w:t>f</w:t>
      </w:r>
      <w:r w:rsidR="00635A60">
        <w:t>o</w:t>
      </w:r>
      <w:r w:rsidR="009F16A4" w:rsidRPr="00665AB0">
        <w:t>r SOLAS ships</w:t>
      </w:r>
    </w:p>
    <w:p w14:paraId="15098927" w14:textId="77777777" w:rsidR="009F16A4" w:rsidRPr="00665AB0" w:rsidRDefault="00635A60" w:rsidP="009F16A4">
      <w:pPr>
        <w:pStyle w:val="BodyText"/>
        <w:numPr>
          <w:ilvl w:val="0"/>
          <w:numId w:val="30"/>
        </w:numPr>
      </w:pPr>
      <w:r>
        <w:t>T</w:t>
      </w:r>
      <w:r w:rsidR="009F16A4" w:rsidRPr="00665AB0">
        <w:t>errestrial systems - no clear global agreement /direction</w:t>
      </w:r>
      <w:r>
        <w:t xml:space="preserve"> for now</w:t>
      </w:r>
    </w:p>
    <w:p w14:paraId="29DF610E" w14:textId="77777777" w:rsidR="009F16A4" w:rsidRPr="00665AB0" w:rsidRDefault="009F16A4" w:rsidP="009F16A4">
      <w:pPr>
        <w:pStyle w:val="BodyText"/>
        <w:numPr>
          <w:ilvl w:val="1"/>
          <w:numId w:val="30"/>
        </w:numPr>
      </w:pPr>
      <w:r w:rsidRPr="00665AB0">
        <w:t>R mode of DGPS and AIS</w:t>
      </w:r>
    </w:p>
    <w:p w14:paraId="799B1F4A" w14:textId="77777777" w:rsidR="009F16A4" w:rsidRPr="00665AB0" w:rsidRDefault="00635A60" w:rsidP="009F16A4">
      <w:pPr>
        <w:pStyle w:val="BodyText"/>
        <w:numPr>
          <w:ilvl w:val="1"/>
          <w:numId w:val="30"/>
        </w:numPr>
      </w:pPr>
      <w:r>
        <w:t>eLORAN</w:t>
      </w:r>
      <w:r w:rsidR="009F16A4" w:rsidRPr="00665AB0">
        <w:t xml:space="preserve">  </w:t>
      </w:r>
    </w:p>
    <w:p w14:paraId="4F0C457B" w14:textId="77777777" w:rsidR="009F16A4" w:rsidRPr="00665AB0" w:rsidRDefault="00635A60" w:rsidP="009F16A4">
      <w:pPr>
        <w:pStyle w:val="BodyText"/>
        <w:numPr>
          <w:ilvl w:val="1"/>
          <w:numId w:val="30"/>
        </w:numPr>
      </w:pPr>
      <w:r>
        <w:t>Conversion of CHAYKA to eLORAN</w:t>
      </w:r>
      <w:ins w:id="5" w:author="Alan Grant" w:date="2016-01-22T15:44:00Z">
        <w:r w:rsidR="009B6FED">
          <w:t xml:space="preserve"> equivalent</w:t>
        </w:r>
      </w:ins>
    </w:p>
    <w:p w14:paraId="24D2533B" w14:textId="77777777" w:rsidR="009F16A4" w:rsidRPr="00665AB0" w:rsidRDefault="009F16A4" w:rsidP="009F16A4">
      <w:pPr>
        <w:pStyle w:val="BodyText"/>
        <w:numPr>
          <w:ilvl w:val="1"/>
          <w:numId w:val="30"/>
        </w:numPr>
      </w:pPr>
      <w:del w:id="6" w:author="Alan Grant" w:date="2016-01-22T15:45:00Z">
        <w:r w:rsidRPr="00665AB0" w:rsidDel="009B6FED">
          <w:delText xml:space="preserve">no </w:delText>
        </w:r>
      </w:del>
      <w:ins w:id="7" w:author="Alan Grant" w:date="2016-01-22T15:45:00Z">
        <w:r w:rsidR="009B6FED">
          <w:t>limited</w:t>
        </w:r>
        <w:r w:rsidR="009B6FED" w:rsidRPr="00665AB0">
          <w:t xml:space="preserve"> </w:t>
        </w:r>
      </w:ins>
      <w:r w:rsidRPr="00665AB0">
        <w:t>receiver</w:t>
      </w:r>
      <w:ins w:id="8" w:author="Alan Grant" w:date="2016-01-22T15:45:00Z">
        <w:r w:rsidR="009B6FED">
          <w:t xml:space="preserve"> availability</w:t>
        </w:r>
      </w:ins>
      <w:del w:id="9" w:author="Alan Grant" w:date="2016-01-22T15:45:00Z">
        <w:r w:rsidRPr="00665AB0" w:rsidDel="009B6FED">
          <w:delText>s being made by market</w:delText>
        </w:r>
      </w:del>
    </w:p>
    <w:p w14:paraId="33CFC637" w14:textId="77777777" w:rsidR="009F16A4" w:rsidRPr="00665AB0" w:rsidRDefault="009F16A4" w:rsidP="00635A60">
      <w:pPr>
        <w:pStyle w:val="BodyText"/>
        <w:ind w:left="720"/>
      </w:pPr>
    </w:p>
    <w:p w14:paraId="44F40645" w14:textId="77777777" w:rsidR="00635A60" w:rsidRPr="00665AB0" w:rsidRDefault="00635A60" w:rsidP="00635A60">
      <w:pPr>
        <w:pStyle w:val="Heading2"/>
        <w:tabs>
          <w:tab w:val="clear" w:pos="576"/>
        </w:tabs>
        <w:ind w:left="851" w:hanging="851"/>
      </w:pPr>
      <w:r w:rsidRPr="00665AB0">
        <w:t>Mar</w:t>
      </w:r>
      <w:r>
        <w:t xml:space="preserve">itime </w:t>
      </w:r>
      <w:r w:rsidRPr="00665AB0">
        <w:t>Digital Infrastructure</w:t>
      </w:r>
    </w:p>
    <w:p w14:paraId="60A15A2F" w14:textId="77777777" w:rsidR="00635A60" w:rsidRDefault="00635A60" w:rsidP="00635A60">
      <w:pPr>
        <w:pStyle w:val="BodyText"/>
        <w:numPr>
          <w:ilvl w:val="0"/>
          <w:numId w:val="30"/>
        </w:numPr>
      </w:pPr>
      <w:r w:rsidRPr="00665AB0">
        <w:t xml:space="preserve">Maritime Cloud facilitation </w:t>
      </w:r>
      <w:r>
        <w:t xml:space="preserve">of System Wide Information Management </w:t>
      </w:r>
      <w:r w:rsidRPr="00665AB0">
        <w:t xml:space="preserve"> </w:t>
      </w:r>
    </w:p>
    <w:p w14:paraId="290DA41A" w14:textId="77777777" w:rsidR="00635A60" w:rsidRPr="00665AB0" w:rsidRDefault="00635A60" w:rsidP="00635A60">
      <w:pPr>
        <w:pStyle w:val="BodyText"/>
        <w:numPr>
          <w:ilvl w:val="1"/>
          <w:numId w:val="30"/>
        </w:numPr>
      </w:pPr>
      <w:r w:rsidRPr="00665AB0">
        <w:t xml:space="preserve">Need concept description and development by 2016 </w:t>
      </w:r>
    </w:p>
    <w:p w14:paraId="0B5D49EC" w14:textId="77777777" w:rsidR="00635A60" w:rsidRPr="00665AB0" w:rsidRDefault="00635A60" w:rsidP="00635A60">
      <w:pPr>
        <w:pStyle w:val="BodyText"/>
        <w:numPr>
          <w:ilvl w:val="1"/>
          <w:numId w:val="30"/>
        </w:numPr>
      </w:pPr>
      <w:r w:rsidRPr="00665AB0">
        <w:t xml:space="preserve">Need global acceptance (IMO) </w:t>
      </w:r>
    </w:p>
    <w:p w14:paraId="14E9995C" w14:textId="77777777" w:rsidR="00635A60" w:rsidRPr="00665AB0" w:rsidRDefault="00635A60" w:rsidP="00635A60">
      <w:pPr>
        <w:pStyle w:val="BodyText"/>
        <w:numPr>
          <w:ilvl w:val="2"/>
          <w:numId w:val="30"/>
        </w:numPr>
      </w:pPr>
      <w:r w:rsidRPr="00665AB0">
        <w:t>need strat</w:t>
      </w:r>
      <w:r w:rsidR="00F3793E">
        <w:t xml:space="preserve">egy to progress this </w:t>
      </w:r>
    </w:p>
    <w:p w14:paraId="60AD21DB" w14:textId="77777777" w:rsidR="00635A60" w:rsidRPr="00665AB0" w:rsidRDefault="00635A60" w:rsidP="00635A60">
      <w:pPr>
        <w:pStyle w:val="BodyText"/>
        <w:numPr>
          <w:ilvl w:val="2"/>
          <w:numId w:val="30"/>
        </w:numPr>
      </w:pPr>
      <w:r w:rsidRPr="00665AB0">
        <w:t>testbed /demonstrator</w:t>
      </w:r>
    </w:p>
    <w:p w14:paraId="6CF8BAAD" w14:textId="77777777" w:rsidR="00635A60" w:rsidRDefault="00635A60" w:rsidP="00635A60">
      <w:pPr>
        <w:pStyle w:val="BodyText"/>
        <w:numPr>
          <w:ilvl w:val="1"/>
          <w:numId w:val="30"/>
        </w:numPr>
      </w:pPr>
      <w:r w:rsidRPr="00665AB0">
        <w:t xml:space="preserve">development </w:t>
      </w:r>
    </w:p>
    <w:p w14:paraId="1D1E832C" w14:textId="77777777" w:rsidR="00635A60" w:rsidRPr="00665AB0" w:rsidRDefault="00635A60" w:rsidP="00635A60">
      <w:pPr>
        <w:pStyle w:val="BodyText"/>
        <w:numPr>
          <w:ilvl w:val="1"/>
          <w:numId w:val="30"/>
        </w:numPr>
      </w:pPr>
      <w:r w:rsidRPr="00665AB0">
        <w:t xml:space="preserve">implement </w:t>
      </w:r>
    </w:p>
    <w:p w14:paraId="369B006F" w14:textId="77777777" w:rsidR="00635A60" w:rsidRPr="00665AB0" w:rsidRDefault="00635A60" w:rsidP="00635A60">
      <w:pPr>
        <w:pStyle w:val="BodyText"/>
        <w:numPr>
          <w:ilvl w:val="0"/>
          <w:numId w:val="30"/>
        </w:numPr>
      </w:pPr>
      <w:r>
        <w:t>Common Shore Side Architecture</w:t>
      </w:r>
    </w:p>
    <w:p w14:paraId="736C66CE" w14:textId="77777777" w:rsidR="00A237AA" w:rsidRPr="00665AB0" w:rsidRDefault="00665AB0" w:rsidP="00665AB0">
      <w:pPr>
        <w:pStyle w:val="Heading2"/>
      </w:pPr>
      <w:r>
        <w:t xml:space="preserve">The </w:t>
      </w:r>
      <w:r w:rsidR="00A237AA" w:rsidRPr="009B6FED">
        <w:rPr>
          <w:lang w:val="en-GB"/>
          <w:rPrChange w:id="10" w:author="Alan Grant" w:date="2016-01-22T15:45:00Z">
            <w:rPr/>
          </w:rPrChange>
        </w:rPr>
        <w:t>development</w:t>
      </w:r>
      <w:r>
        <w:t xml:space="preserve"> of Maritime Services Portfolios (MSP)</w:t>
      </w:r>
      <w:r w:rsidR="00A237AA" w:rsidRPr="00665AB0">
        <w:t xml:space="preserve"> </w:t>
      </w:r>
    </w:p>
    <w:p w14:paraId="20B0EDCA" w14:textId="77777777" w:rsidR="00777224" w:rsidRDefault="00777224" w:rsidP="00777224">
      <w:pPr>
        <w:pStyle w:val="BodyText"/>
        <w:numPr>
          <w:ilvl w:val="0"/>
          <w:numId w:val="30"/>
        </w:numPr>
      </w:pPr>
      <w:r w:rsidRPr="00665AB0">
        <w:t xml:space="preserve">Develop description, scope and objective of services - by 2016 </w:t>
      </w:r>
    </w:p>
    <w:p w14:paraId="3E9F2916" w14:textId="77777777" w:rsidR="00777224" w:rsidRPr="00665AB0" w:rsidRDefault="00777224" w:rsidP="00777224">
      <w:pPr>
        <w:pStyle w:val="BodyText"/>
        <w:numPr>
          <w:ilvl w:val="0"/>
          <w:numId w:val="30"/>
        </w:numPr>
      </w:pPr>
      <w:r w:rsidRPr="00665AB0">
        <w:t>What is IALA</w:t>
      </w:r>
      <w:r>
        <w:t xml:space="preserve">’s role and working </w:t>
      </w:r>
      <w:r w:rsidRPr="00665AB0">
        <w:t xml:space="preserve">with other organisations to </w:t>
      </w:r>
      <w:r>
        <w:t>progress this work</w:t>
      </w:r>
      <w:r w:rsidRPr="00665AB0">
        <w:t xml:space="preserve"> </w:t>
      </w:r>
    </w:p>
    <w:p w14:paraId="7AF80E80" w14:textId="77777777" w:rsidR="00777224" w:rsidRDefault="00777224" w:rsidP="00777224">
      <w:pPr>
        <w:pStyle w:val="BodyText"/>
        <w:numPr>
          <w:ilvl w:val="1"/>
          <w:numId w:val="30"/>
        </w:numPr>
      </w:pPr>
      <w:r>
        <w:t>For each MSP, identify whether IALA has a leading, supporting or observing role, based on the IMO e-navigation SIP</w:t>
      </w:r>
    </w:p>
    <w:p w14:paraId="195138B7" w14:textId="77777777" w:rsidR="00777224" w:rsidRDefault="00777224" w:rsidP="00777224">
      <w:pPr>
        <w:pStyle w:val="BodyText"/>
        <w:numPr>
          <w:ilvl w:val="1"/>
          <w:numId w:val="30"/>
        </w:numPr>
      </w:pPr>
      <w:r>
        <w:t>Liaison and coordinate with relevant leading organizations where IALA has a supporting role</w:t>
      </w:r>
    </w:p>
    <w:p w14:paraId="5BF993D4" w14:textId="77777777" w:rsidR="00777224" w:rsidRDefault="00777224" w:rsidP="00777224">
      <w:pPr>
        <w:pStyle w:val="BodyText"/>
        <w:numPr>
          <w:ilvl w:val="1"/>
          <w:numId w:val="30"/>
        </w:numPr>
      </w:pPr>
      <w:r>
        <w:t>Administered items: “individual MSP, services delivered to shipping from ashore, their request/fulfilment dependencies, service parameters and their quality level definitions; ‘product’” (IALA guideline 1113, table 2)</w:t>
      </w:r>
    </w:p>
    <w:p w14:paraId="10A91392" w14:textId="77777777" w:rsidR="00777224" w:rsidRDefault="00777224" w:rsidP="00777224">
      <w:pPr>
        <w:pStyle w:val="BodyText"/>
        <w:numPr>
          <w:ilvl w:val="0"/>
          <w:numId w:val="30"/>
        </w:numPr>
      </w:pPr>
      <w:r>
        <w:t>Refinement of MSP’s where IALA has a leading role</w:t>
      </w:r>
    </w:p>
    <w:p w14:paraId="41607C90" w14:textId="77777777" w:rsidR="00777224" w:rsidRPr="00665AB0" w:rsidRDefault="00777224" w:rsidP="00777224">
      <w:pPr>
        <w:pStyle w:val="BodyText"/>
        <w:numPr>
          <w:ilvl w:val="1"/>
          <w:numId w:val="30"/>
        </w:numPr>
      </w:pPr>
      <w:r w:rsidRPr="00665AB0">
        <w:t xml:space="preserve">User requirements - include results from testbeds and communications trials </w:t>
      </w:r>
    </w:p>
    <w:p w14:paraId="2D9786D1" w14:textId="77777777" w:rsidR="00777224" w:rsidRPr="00665AB0" w:rsidRDefault="00777224" w:rsidP="00777224">
      <w:pPr>
        <w:pStyle w:val="BodyText"/>
        <w:numPr>
          <w:ilvl w:val="1"/>
          <w:numId w:val="30"/>
        </w:numPr>
      </w:pPr>
      <w:r>
        <w:t xml:space="preserve">To develop </w:t>
      </w:r>
      <w:r w:rsidRPr="00665AB0">
        <w:t>Product Spec</w:t>
      </w:r>
      <w:r>
        <w:t>ifications</w:t>
      </w:r>
    </w:p>
    <w:p w14:paraId="291BC5FC" w14:textId="77777777" w:rsidR="00777224" w:rsidRPr="00635A60" w:rsidRDefault="00777224" w:rsidP="00777224">
      <w:pPr>
        <w:pStyle w:val="BodyText"/>
        <w:numPr>
          <w:ilvl w:val="1"/>
          <w:numId w:val="30"/>
        </w:numPr>
      </w:pPr>
      <w:r w:rsidRPr="00635A60">
        <w:t xml:space="preserve">Risk - Overlap / cross over with other organisations </w:t>
      </w:r>
    </w:p>
    <w:p w14:paraId="29872805" w14:textId="77777777" w:rsidR="00777224" w:rsidRPr="00665AB0" w:rsidRDefault="00777224" w:rsidP="00777224">
      <w:pPr>
        <w:pStyle w:val="BodyText"/>
        <w:numPr>
          <w:ilvl w:val="1"/>
          <w:numId w:val="30"/>
        </w:numPr>
      </w:pPr>
      <w:r w:rsidRPr="00665AB0">
        <w:t>Gather information on objects, attributes and elements</w:t>
      </w:r>
    </w:p>
    <w:p w14:paraId="411708A1" w14:textId="77777777" w:rsidR="00635A60" w:rsidRDefault="00635A60" w:rsidP="00665AB0">
      <w:pPr>
        <w:pStyle w:val="Heading2"/>
        <w:tabs>
          <w:tab w:val="clear" w:pos="576"/>
        </w:tabs>
        <w:ind w:left="851" w:hanging="851"/>
      </w:pPr>
      <w:r>
        <w:t>Implementation</w:t>
      </w:r>
    </w:p>
    <w:p w14:paraId="2BB2E6E6" w14:textId="77777777" w:rsidR="00635A60" w:rsidRDefault="00635A60" w:rsidP="00635A60">
      <w:pPr>
        <w:pStyle w:val="BodyText"/>
        <w:numPr>
          <w:ilvl w:val="0"/>
          <w:numId w:val="30"/>
        </w:numPr>
      </w:pPr>
      <w:r>
        <w:t xml:space="preserve">Guidance on planning </w:t>
      </w:r>
      <w:r w:rsidR="00F3793E">
        <w:t>t</w:t>
      </w:r>
      <w:r>
        <w:t>estbeds and reporting of testbed results – by 2016</w:t>
      </w:r>
    </w:p>
    <w:p w14:paraId="0950DA4D" w14:textId="77777777" w:rsidR="00453CC0" w:rsidRDefault="00453CC0" w:rsidP="000B0356">
      <w:pPr>
        <w:pStyle w:val="BodyText"/>
        <w:numPr>
          <w:ilvl w:val="0"/>
          <w:numId w:val="30"/>
        </w:numPr>
      </w:pPr>
      <w:r>
        <w:t>IALA w</w:t>
      </w:r>
      <w:r w:rsidR="00635A60">
        <w:t>ebsite for sharing testbed results</w:t>
      </w:r>
      <w:r w:rsidR="00F3793E">
        <w:t xml:space="preserve"> </w:t>
      </w:r>
      <w:r>
        <w:t>and discussion forum – by 2016</w:t>
      </w:r>
    </w:p>
    <w:p w14:paraId="7DD38027" w14:textId="77777777" w:rsidR="00635A60" w:rsidRDefault="00F3793E" w:rsidP="000B0356">
      <w:pPr>
        <w:pStyle w:val="BodyText"/>
        <w:numPr>
          <w:ilvl w:val="0"/>
          <w:numId w:val="30"/>
        </w:numPr>
      </w:pPr>
      <w:r>
        <w:t>provid</w:t>
      </w:r>
      <w:r w:rsidR="00453CC0">
        <w:t>e</w:t>
      </w:r>
      <w:r>
        <w:t xml:space="preserve"> basic </w:t>
      </w:r>
      <w:r w:rsidR="00635A60">
        <w:t>analysis of testbed re</w:t>
      </w:r>
      <w:r w:rsidR="00453CC0">
        <w:t>s</w:t>
      </w:r>
      <w:r w:rsidR="00635A60">
        <w:t xml:space="preserve">ults </w:t>
      </w:r>
    </w:p>
    <w:p w14:paraId="35E8639C" w14:textId="77777777" w:rsidR="00635A60" w:rsidRDefault="00635A60" w:rsidP="00635A60">
      <w:pPr>
        <w:pStyle w:val="BodyText"/>
        <w:numPr>
          <w:ilvl w:val="0"/>
          <w:numId w:val="30"/>
        </w:numPr>
      </w:pPr>
      <w:r>
        <w:t xml:space="preserve">Liaison with IMO </w:t>
      </w:r>
    </w:p>
    <w:p w14:paraId="2F4232DC" w14:textId="77777777" w:rsidR="00635A60" w:rsidRDefault="00635A60" w:rsidP="00635A60">
      <w:pPr>
        <w:pStyle w:val="BodyText"/>
        <w:numPr>
          <w:ilvl w:val="0"/>
          <w:numId w:val="30"/>
        </w:numPr>
      </w:pPr>
      <w:r>
        <w:t xml:space="preserve">Guidance to the IALA </w:t>
      </w:r>
      <w:r w:rsidR="00F3793E">
        <w:t>m</w:t>
      </w:r>
      <w:r>
        <w:t xml:space="preserve">embership on </w:t>
      </w:r>
      <w:r w:rsidR="00F3793E">
        <w:t>t</w:t>
      </w:r>
      <w:r>
        <w:t>estbeds</w:t>
      </w:r>
      <w:r w:rsidR="00F3793E">
        <w:t xml:space="preserve"> and implementation</w:t>
      </w:r>
    </w:p>
    <w:p w14:paraId="19A5FDF0" w14:textId="77777777" w:rsidR="00A237AA" w:rsidRPr="00665AB0" w:rsidRDefault="00A237AA" w:rsidP="00665AB0">
      <w:pPr>
        <w:pStyle w:val="Heading2"/>
        <w:tabs>
          <w:tab w:val="clear" w:pos="576"/>
        </w:tabs>
        <w:ind w:left="851" w:hanging="851"/>
      </w:pPr>
      <w:r w:rsidRPr="00665AB0">
        <w:t>Communications</w:t>
      </w:r>
    </w:p>
    <w:p w14:paraId="100B95C4" w14:textId="77777777" w:rsidR="00A237AA" w:rsidRPr="00665AB0" w:rsidRDefault="00665AB0" w:rsidP="00F3793E">
      <w:pPr>
        <w:pStyle w:val="BodyText"/>
        <w:numPr>
          <w:ilvl w:val="0"/>
          <w:numId w:val="30"/>
        </w:numPr>
      </w:pPr>
      <w:r>
        <w:t xml:space="preserve">Key milestone – </w:t>
      </w:r>
      <w:r w:rsidR="00A237AA" w:rsidRPr="00665AB0">
        <w:t>Nov</w:t>
      </w:r>
      <w:r>
        <w:t>ember 20</w:t>
      </w:r>
      <w:r w:rsidR="00A237AA" w:rsidRPr="00665AB0">
        <w:t>15</w:t>
      </w:r>
      <w:r>
        <w:t xml:space="preserve"> (Expect </w:t>
      </w:r>
      <w:r w:rsidR="00A237AA" w:rsidRPr="00665AB0">
        <w:t>VDES approval</w:t>
      </w:r>
      <w:r w:rsidR="000B0356">
        <w:t xml:space="preserve"> a</w:t>
      </w:r>
      <w:r>
        <w:t>t WRC-15)</w:t>
      </w:r>
    </w:p>
    <w:p w14:paraId="277D2ECF" w14:textId="77777777" w:rsidR="00A237AA" w:rsidRPr="00665AB0" w:rsidRDefault="00665AB0" w:rsidP="00453CC0">
      <w:pPr>
        <w:pStyle w:val="BodyText"/>
        <w:numPr>
          <w:ilvl w:val="0"/>
          <w:numId w:val="30"/>
        </w:numPr>
      </w:pPr>
      <w:r>
        <w:t>Task - r</w:t>
      </w:r>
      <w:r w:rsidR="00A237AA" w:rsidRPr="00665AB0">
        <w:t>eview IALA W</w:t>
      </w:r>
      <w:r>
        <w:t>orld Wide Radio Communications Plan and translate/link</w:t>
      </w:r>
      <w:r w:rsidR="00453CC0">
        <w:t>ages f</w:t>
      </w:r>
      <w:r w:rsidR="00A237AA" w:rsidRPr="00665AB0">
        <w:t xml:space="preserve">or the future </w:t>
      </w:r>
    </w:p>
    <w:p w14:paraId="0879944B" w14:textId="77777777" w:rsidR="009F5C36" w:rsidRPr="00665AB0" w:rsidRDefault="00AA76C0" w:rsidP="00665AB0">
      <w:pPr>
        <w:pStyle w:val="Heading1"/>
        <w:tabs>
          <w:tab w:val="clear" w:pos="432"/>
        </w:tabs>
        <w:ind w:left="567" w:hanging="567"/>
        <w:rPr>
          <w:lang w:val="en-GB"/>
        </w:rPr>
      </w:pPr>
      <w:r w:rsidRPr="00665AB0">
        <w:rPr>
          <w:lang w:val="en-GB"/>
        </w:rPr>
        <w:lastRenderedPageBreak/>
        <w:t>Action requested</w:t>
      </w:r>
    </w:p>
    <w:p w14:paraId="3B3AB399" w14:textId="77777777" w:rsidR="00453CC0" w:rsidRDefault="00665AB0" w:rsidP="00453CC0">
      <w:pPr>
        <w:pStyle w:val="BodyText"/>
      </w:pPr>
      <w:r>
        <w:t>IALA</w:t>
      </w:r>
      <w:r w:rsidR="00A025F1" w:rsidRPr="00665AB0">
        <w:t xml:space="preserve"> Committee</w:t>
      </w:r>
      <w:r>
        <w:t>s are</w:t>
      </w:r>
      <w:r w:rsidR="00A025F1" w:rsidRPr="00665AB0">
        <w:t xml:space="preserve"> </w:t>
      </w:r>
      <w:r w:rsidR="00453CC0">
        <w:t>requested to n</w:t>
      </w:r>
      <w:r w:rsidR="00F3793E">
        <w:t>ote the contents provide</w:t>
      </w:r>
      <w:r w:rsidR="00453CC0">
        <w:t xml:space="preserve">d and comment as appropriate. </w:t>
      </w:r>
    </w:p>
    <w:p w14:paraId="5608D0D1" w14:textId="77777777" w:rsidR="00630F7F" w:rsidRPr="00665AB0" w:rsidRDefault="00630F7F" w:rsidP="00F3793E">
      <w:pPr>
        <w:pStyle w:val="List1"/>
        <w:numPr>
          <w:ilvl w:val="0"/>
          <w:numId w:val="0"/>
        </w:numPr>
        <w:ind w:left="567"/>
        <w:rPr>
          <w:lang w:val="en-GB"/>
        </w:rPr>
      </w:pPr>
    </w:p>
    <w:sectPr w:rsidR="00630F7F" w:rsidRPr="00665AB0"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Alan Grant" w:date="2016-01-22T15:46:00Z" w:initials="AG">
    <w:p w14:paraId="022BAA34" w14:textId="77777777" w:rsidR="009B6FED" w:rsidRDefault="009B6FED">
      <w:pPr>
        <w:pStyle w:val="CommentText"/>
      </w:pPr>
      <w:r>
        <w:rPr>
          <w:rStyle w:val="CommentReference"/>
        </w:rPr>
        <w:annotationRef/>
      </w:r>
      <w:r>
        <w:t>The addition of a timeline may be useful to show the time critical events.  The text can then be used, and potentially elaborated, to give more information on what the concern or risk may be.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2BAA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A5A2F" w14:textId="77777777" w:rsidR="00E15CFB" w:rsidRDefault="00E15CFB" w:rsidP="00002906">
      <w:r>
        <w:separator/>
      </w:r>
    </w:p>
  </w:endnote>
  <w:endnote w:type="continuationSeparator" w:id="0">
    <w:p w14:paraId="1C7283F9" w14:textId="77777777" w:rsidR="00E15CFB" w:rsidRDefault="00E15CFB"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ABD60" w14:textId="77777777" w:rsidR="00F32F4B" w:rsidRDefault="00F32F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BD1AA" w14:textId="77777777" w:rsidR="00002906" w:rsidRDefault="00002906">
    <w:pPr>
      <w:pStyle w:val="Footer"/>
    </w:pPr>
    <w:r>
      <w:tab/>
    </w:r>
    <w:r>
      <w:fldChar w:fldCharType="begin"/>
    </w:r>
    <w:r>
      <w:instrText xml:space="preserve"> PAGE   \* MERGEFORMAT </w:instrText>
    </w:r>
    <w:r>
      <w:fldChar w:fldCharType="separate"/>
    </w:r>
    <w:r w:rsidR="00CE6588">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203FA" w14:textId="77777777" w:rsidR="00F32F4B" w:rsidRDefault="00F32F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C91C6" w14:textId="77777777" w:rsidR="00E15CFB" w:rsidRDefault="00E15CFB" w:rsidP="00002906">
      <w:r>
        <w:separator/>
      </w:r>
    </w:p>
  </w:footnote>
  <w:footnote w:type="continuationSeparator" w:id="0">
    <w:p w14:paraId="22743176" w14:textId="77777777" w:rsidR="00E15CFB" w:rsidRDefault="00E15CFB"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A9AB5" w14:textId="77777777" w:rsidR="00F32F4B" w:rsidRDefault="00E15CFB">
    <w:pPr>
      <w:pStyle w:val="Header"/>
    </w:pPr>
    <w:r>
      <w:rPr>
        <w:noProof/>
      </w:rPr>
      <w:pict w14:anchorId="45245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026457" o:spid="_x0000_s2050" type="#_x0000_t136" style="position:absolute;left:0;text-align:left;margin-left:0;margin-top:0;width:666.8pt;height:36pt;rotation:315;z-index:-251655168;mso-position-horizontal:center;mso-position-horizontal-relative:margin;mso-position-vertical:center;mso-position-vertical-relative:margin" o:allowincell="f" fillcolor="#a5a5a5 [2092]" stroked="f">
          <v:textpath style="font-family:&quot;Arial&quot;;font-size:1pt" string="ENAV17 Working document - 2015-10-29"/>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39064" w14:textId="77777777" w:rsidR="00F32F4B" w:rsidRDefault="00E15CFB">
    <w:pPr>
      <w:pStyle w:val="Header"/>
    </w:pPr>
    <w:r>
      <w:rPr>
        <w:noProof/>
      </w:rPr>
      <w:pict w14:anchorId="1D49B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026458" o:spid="_x0000_s2051" type="#_x0000_t136" style="position:absolute;left:0;text-align:left;margin-left:0;margin-top:0;width:666.8pt;height:36pt;rotation:315;z-index:-251653120;mso-position-horizontal:center;mso-position-horizontal-relative:margin;mso-position-vertical:center;mso-position-vertical-relative:margin" o:allowincell="f" fillcolor="#a5a5a5 [2092]" stroked="f">
          <v:textpath style="font-family:&quot;Arial&quot;;font-size:1pt" string="ENAV17 Working document - 2015-10-29"/>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01E7B" w14:textId="77777777" w:rsidR="00F32F4B" w:rsidRDefault="00E15CFB">
    <w:pPr>
      <w:pStyle w:val="Header"/>
    </w:pPr>
    <w:r>
      <w:rPr>
        <w:noProof/>
      </w:rPr>
      <w:pict w14:anchorId="300734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026456" o:spid="_x0000_s2049" type="#_x0000_t136" style="position:absolute;left:0;text-align:left;margin-left:0;margin-top:0;width:666.8pt;height:36pt;rotation:315;z-index:-251657216;mso-position-horizontal:center;mso-position-horizontal-relative:margin;mso-position-vertical:center;mso-position-vertical-relative:margin" o:allowincell="f" fillcolor="#a5a5a5 [2092]" stroked="f">
          <v:textpath style="font-family:&quot;Arial&quot;;font-size:1pt" string="ENAV17 Working document - 2015-10-29"/>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2DB5535"/>
    <w:multiLevelType w:val="hybridMultilevel"/>
    <w:tmpl w:val="9D9611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F816B4C"/>
    <w:multiLevelType w:val="hybridMultilevel"/>
    <w:tmpl w:val="3BC0BC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29051C3"/>
    <w:multiLevelType w:val="multilevel"/>
    <w:tmpl w:val="F33AA90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7DF3CAC"/>
    <w:multiLevelType w:val="hybridMultilevel"/>
    <w:tmpl w:val="99FA70E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5"/>
  </w:num>
  <w:num w:numId="6">
    <w:abstractNumId w:val="13"/>
  </w:num>
  <w:num w:numId="7">
    <w:abstractNumId w:val="9"/>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6"/>
  </w:num>
  <w:num w:numId="18">
    <w:abstractNumId w:val="3"/>
  </w:num>
  <w:num w:numId="19">
    <w:abstractNumId w:val="15"/>
  </w:num>
  <w:num w:numId="20">
    <w:abstractNumId w:val="10"/>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1"/>
  </w:num>
  <w:num w:numId="27">
    <w:abstractNumId w:val="1"/>
  </w:num>
  <w:num w:numId="28">
    <w:abstractNumId w:val="11"/>
  </w:num>
  <w:num w:numId="29">
    <w:abstractNumId w:val="1"/>
  </w:num>
  <w:num w:numId="30">
    <w:abstractNumId w:val="2"/>
  </w:num>
  <w:num w:numId="3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5F1"/>
    <w:rsid w:val="00002906"/>
    <w:rsid w:val="00031A92"/>
    <w:rsid w:val="000348ED"/>
    <w:rsid w:val="00036801"/>
    <w:rsid w:val="00050DA7"/>
    <w:rsid w:val="000A5A01"/>
    <w:rsid w:val="000B0356"/>
    <w:rsid w:val="00135447"/>
    <w:rsid w:val="00152273"/>
    <w:rsid w:val="001A654A"/>
    <w:rsid w:val="001C74CF"/>
    <w:rsid w:val="003D55DD"/>
    <w:rsid w:val="003E1831"/>
    <w:rsid w:val="00424954"/>
    <w:rsid w:val="004530C5"/>
    <w:rsid w:val="00453CC0"/>
    <w:rsid w:val="004C1386"/>
    <w:rsid w:val="004C220D"/>
    <w:rsid w:val="005D05AC"/>
    <w:rsid w:val="00630F7F"/>
    <w:rsid w:val="00635A60"/>
    <w:rsid w:val="0064435F"/>
    <w:rsid w:val="00651680"/>
    <w:rsid w:val="00665AB0"/>
    <w:rsid w:val="006B4559"/>
    <w:rsid w:val="006D470F"/>
    <w:rsid w:val="00727E88"/>
    <w:rsid w:val="00775878"/>
    <w:rsid w:val="00777224"/>
    <w:rsid w:val="0080092C"/>
    <w:rsid w:val="00872453"/>
    <w:rsid w:val="008F13DD"/>
    <w:rsid w:val="00902AA4"/>
    <w:rsid w:val="009B6FED"/>
    <w:rsid w:val="009F16A4"/>
    <w:rsid w:val="009F3B6C"/>
    <w:rsid w:val="009F5C36"/>
    <w:rsid w:val="00A025F1"/>
    <w:rsid w:val="00A237AA"/>
    <w:rsid w:val="00A27F12"/>
    <w:rsid w:val="00A30579"/>
    <w:rsid w:val="00AA76C0"/>
    <w:rsid w:val="00B077EC"/>
    <w:rsid w:val="00B15B24"/>
    <w:rsid w:val="00B428DA"/>
    <w:rsid w:val="00B8247E"/>
    <w:rsid w:val="00BE56DF"/>
    <w:rsid w:val="00C3624F"/>
    <w:rsid w:val="00CA04AF"/>
    <w:rsid w:val="00CE6588"/>
    <w:rsid w:val="00E15CFB"/>
    <w:rsid w:val="00E93C9B"/>
    <w:rsid w:val="00EC0629"/>
    <w:rsid w:val="00EE3F2F"/>
    <w:rsid w:val="00F32F4B"/>
    <w:rsid w:val="00F3793E"/>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FA17DCF"/>
  <w15:docId w15:val="{A5C49E5D-2964-4193-8EA5-1718E723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A60"/>
    <w:rPr>
      <w:rFonts w:ascii="Arial" w:hAnsi="Arial"/>
      <w:sz w:val="22"/>
      <w:lang w:val="en-GB"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MMTitle">
    <w:name w:val="MM Title"/>
    <w:basedOn w:val="Title"/>
    <w:link w:val="MMTitleChar"/>
    <w:rsid w:val="00A237AA"/>
    <w:pPr>
      <w:pBdr>
        <w:bottom w:val="single" w:sz="8" w:space="4" w:color="4F81BD"/>
      </w:pBdr>
      <w:spacing w:before="0" w:after="300"/>
      <w:contextualSpacing/>
      <w:jc w:val="left"/>
      <w:outlineLvl w:val="9"/>
    </w:pPr>
    <w:rPr>
      <w:rFonts w:cs="Times New Roman"/>
      <w:b w:val="0"/>
      <w:bCs w:val="0"/>
      <w:color w:val="17365D"/>
      <w:spacing w:val="5"/>
      <w:sz w:val="52"/>
      <w:szCs w:val="52"/>
      <w:lang w:val="en-AU"/>
    </w:rPr>
  </w:style>
  <w:style w:type="character" w:customStyle="1" w:styleId="MMTitleChar">
    <w:name w:val="MM Title Char"/>
    <w:link w:val="MMTitle"/>
    <w:rsid w:val="00A237AA"/>
    <w:rPr>
      <w:rFonts w:ascii="Arial" w:hAnsi="Arial"/>
      <w:color w:val="17365D"/>
      <w:spacing w:val="5"/>
      <w:kern w:val="28"/>
      <w:sz w:val="52"/>
      <w:szCs w:val="52"/>
      <w:lang w:eastAsia="en-US"/>
    </w:rPr>
  </w:style>
  <w:style w:type="paragraph" w:customStyle="1" w:styleId="MMTopic1">
    <w:name w:val="MM Topic 1"/>
    <w:basedOn w:val="Heading1"/>
    <w:link w:val="MMTopic1Char"/>
    <w:rsid w:val="00A237AA"/>
    <w:pPr>
      <w:keepLines/>
      <w:numPr>
        <w:numId w:val="24"/>
      </w:numPr>
      <w:tabs>
        <w:tab w:val="clear" w:pos="567"/>
      </w:tabs>
      <w:spacing w:before="480" w:after="0" w:line="276" w:lineRule="auto"/>
    </w:pPr>
    <w:rPr>
      <w:rFonts w:eastAsia="Times New Roman"/>
      <w:bCs/>
      <w:color w:val="365F91"/>
      <w:kern w:val="0"/>
      <w:sz w:val="28"/>
      <w:szCs w:val="28"/>
      <w:lang w:val="en-AU" w:eastAsia="en-US"/>
    </w:rPr>
  </w:style>
  <w:style w:type="character" w:customStyle="1" w:styleId="MMTopic1Char">
    <w:name w:val="MM Topic 1 Char"/>
    <w:link w:val="MMTopic1"/>
    <w:rsid w:val="00A237AA"/>
    <w:rPr>
      <w:rFonts w:ascii="Arial" w:hAnsi="Arial"/>
      <w:b/>
      <w:bCs/>
      <w:color w:val="365F91"/>
      <w:sz w:val="28"/>
      <w:szCs w:val="28"/>
      <w:lang w:eastAsia="en-US"/>
    </w:rPr>
  </w:style>
  <w:style w:type="paragraph" w:customStyle="1" w:styleId="MMTopic2">
    <w:name w:val="MM Topic 2"/>
    <w:basedOn w:val="Heading2"/>
    <w:link w:val="MMTopic2Char"/>
    <w:rsid w:val="00A237AA"/>
    <w:pPr>
      <w:keepLines/>
      <w:numPr>
        <w:numId w:val="24"/>
      </w:numPr>
      <w:tabs>
        <w:tab w:val="clear" w:pos="851"/>
      </w:tabs>
      <w:spacing w:before="200" w:after="0" w:line="276" w:lineRule="auto"/>
      <w:jc w:val="left"/>
    </w:pPr>
    <w:rPr>
      <w:rFonts w:eastAsia="Times New Roman"/>
      <w:bCs/>
      <w:color w:val="4F81BD"/>
      <w:kern w:val="0"/>
      <w:sz w:val="26"/>
      <w:szCs w:val="26"/>
      <w:lang w:val="en-AU" w:eastAsia="en-US"/>
    </w:rPr>
  </w:style>
  <w:style w:type="character" w:customStyle="1" w:styleId="MMTopic2Char">
    <w:name w:val="MM Topic 2 Char"/>
    <w:link w:val="MMTopic2"/>
    <w:rsid w:val="00A237AA"/>
    <w:rPr>
      <w:rFonts w:ascii="Arial" w:hAnsi="Arial"/>
      <w:b/>
      <w:bCs/>
      <w:color w:val="4F81BD"/>
      <w:sz w:val="26"/>
      <w:szCs w:val="26"/>
      <w:lang w:eastAsia="en-US"/>
    </w:rPr>
  </w:style>
  <w:style w:type="paragraph" w:customStyle="1" w:styleId="MMTopic3">
    <w:name w:val="MM Topic 3"/>
    <w:basedOn w:val="Heading3"/>
    <w:link w:val="MMTopic3Char"/>
    <w:rsid w:val="00A237AA"/>
    <w:pPr>
      <w:keepLines/>
      <w:numPr>
        <w:numId w:val="24"/>
      </w:numPr>
      <w:tabs>
        <w:tab w:val="clear" w:pos="851"/>
      </w:tabs>
      <w:spacing w:before="200" w:after="0" w:line="276" w:lineRule="auto"/>
      <w:jc w:val="left"/>
    </w:pPr>
    <w:rPr>
      <w:b/>
      <w:bCs/>
      <w:iCs w:val="0"/>
      <w:color w:val="4F81BD"/>
      <w:szCs w:val="22"/>
      <w:lang w:val="en-AU" w:eastAsia="en-US"/>
    </w:rPr>
  </w:style>
  <w:style w:type="character" w:customStyle="1" w:styleId="MMTopic3Char">
    <w:name w:val="MM Topic 3 Char"/>
    <w:link w:val="MMTopic3"/>
    <w:rsid w:val="00A237AA"/>
    <w:rPr>
      <w:rFonts w:ascii="Arial" w:hAnsi="Arial"/>
      <w:b/>
      <w:bCs/>
      <w:color w:val="4F81BD"/>
      <w:sz w:val="22"/>
      <w:szCs w:val="22"/>
      <w:lang w:eastAsia="en-US"/>
    </w:rPr>
  </w:style>
  <w:style w:type="paragraph" w:customStyle="1" w:styleId="MMTopic4">
    <w:name w:val="MM Topic 4"/>
    <w:basedOn w:val="Heading4"/>
    <w:link w:val="MMTopic4Char"/>
    <w:rsid w:val="00A237AA"/>
    <w:pPr>
      <w:keepLines/>
      <w:widowControl/>
      <w:numPr>
        <w:ilvl w:val="0"/>
        <w:numId w:val="0"/>
      </w:numPr>
      <w:tabs>
        <w:tab w:val="clear" w:pos="1134"/>
      </w:tabs>
      <w:spacing w:before="200" w:after="0" w:line="276" w:lineRule="auto"/>
    </w:pPr>
    <w:rPr>
      <w:b/>
      <w:i/>
      <w:iCs/>
      <w:snapToGrid/>
      <w:color w:val="4F81BD"/>
      <w:szCs w:val="22"/>
      <w:lang w:val="en-AU" w:eastAsia="en-US"/>
    </w:rPr>
  </w:style>
  <w:style w:type="character" w:customStyle="1" w:styleId="MMTopic4Char">
    <w:name w:val="MM Topic 4 Char"/>
    <w:link w:val="MMTopic4"/>
    <w:rsid w:val="00A237AA"/>
    <w:rPr>
      <w:rFonts w:ascii="Arial" w:hAnsi="Arial"/>
      <w:b/>
      <w:bCs/>
      <w:i/>
      <w:iCs/>
      <w:color w:val="4F81BD"/>
      <w:sz w:val="22"/>
      <w:szCs w:val="22"/>
      <w:lang w:eastAsia="en-US"/>
    </w:rPr>
  </w:style>
  <w:style w:type="paragraph" w:customStyle="1" w:styleId="MMTopic5">
    <w:name w:val="MM Topic 5"/>
    <w:basedOn w:val="Heading5"/>
    <w:link w:val="MMTopic5Char"/>
    <w:rsid w:val="00A237AA"/>
    <w:pPr>
      <w:keepNext/>
      <w:keepLines/>
      <w:numPr>
        <w:ilvl w:val="0"/>
        <w:numId w:val="0"/>
      </w:numPr>
      <w:tabs>
        <w:tab w:val="clear" w:pos="1134"/>
      </w:tabs>
      <w:spacing w:before="200" w:after="0" w:line="276" w:lineRule="auto"/>
    </w:pPr>
    <w:rPr>
      <w:bCs w:val="0"/>
      <w:iCs w:val="0"/>
      <w:color w:val="243F60"/>
      <w:sz w:val="22"/>
      <w:szCs w:val="22"/>
      <w:lang w:val="en-AU"/>
    </w:rPr>
  </w:style>
  <w:style w:type="character" w:customStyle="1" w:styleId="MMTopic5Char">
    <w:name w:val="MM Topic 5 Char"/>
    <w:link w:val="MMTopic5"/>
    <w:rsid w:val="00A237AA"/>
    <w:rPr>
      <w:rFonts w:ascii="Arial" w:hAnsi="Arial"/>
      <w:color w:val="243F60"/>
      <w:sz w:val="22"/>
      <w:szCs w:val="22"/>
      <w:lang w:eastAsia="en-US"/>
    </w:rPr>
  </w:style>
  <w:style w:type="character" w:customStyle="1" w:styleId="Heading2Char">
    <w:name w:val="Heading 2 Char"/>
    <w:link w:val="Heading2"/>
    <w:rsid w:val="009F16A4"/>
    <w:rPr>
      <w:rFonts w:ascii="Arial" w:eastAsia="MS Mincho" w:hAnsi="Arial"/>
      <w:b/>
      <w:kern w:val="28"/>
      <w:sz w:val="22"/>
      <w:lang w:val="fr-FR" w:eastAsia="de-DE"/>
    </w:rPr>
  </w:style>
  <w:style w:type="paragraph" w:styleId="BalloonText">
    <w:name w:val="Balloon Text"/>
    <w:basedOn w:val="Normal"/>
    <w:link w:val="BalloonTextChar"/>
    <w:rsid w:val="009B6FED"/>
    <w:rPr>
      <w:rFonts w:ascii="Tahoma" w:hAnsi="Tahoma" w:cs="Tahoma"/>
      <w:sz w:val="16"/>
      <w:szCs w:val="16"/>
    </w:rPr>
  </w:style>
  <w:style w:type="character" w:customStyle="1" w:styleId="BalloonTextChar">
    <w:name w:val="Balloon Text Char"/>
    <w:basedOn w:val="DefaultParagraphFont"/>
    <w:link w:val="BalloonText"/>
    <w:rsid w:val="009B6FED"/>
    <w:rPr>
      <w:rFonts w:ascii="Tahoma" w:hAnsi="Tahoma" w:cs="Tahoma"/>
      <w:sz w:val="16"/>
      <w:szCs w:val="16"/>
      <w:lang w:val="en-GB" w:eastAsia="en-US"/>
    </w:rPr>
  </w:style>
  <w:style w:type="character" w:styleId="CommentReference">
    <w:name w:val="annotation reference"/>
    <w:basedOn w:val="DefaultParagraphFont"/>
    <w:rsid w:val="009B6FED"/>
    <w:rPr>
      <w:sz w:val="16"/>
      <w:szCs w:val="16"/>
    </w:rPr>
  </w:style>
  <w:style w:type="paragraph" w:styleId="CommentText">
    <w:name w:val="annotation text"/>
    <w:basedOn w:val="Normal"/>
    <w:link w:val="CommentTextChar"/>
    <w:rsid w:val="009B6FED"/>
    <w:rPr>
      <w:sz w:val="20"/>
    </w:rPr>
  </w:style>
  <w:style w:type="character" w:customStyle="1" w:styleId="CommentTextChar">
    <w:name w:val="Comment Text Char"/>
    <w:basedOn w:val="DefaultParagraphFont"/>
    <w:link w:val="CommentText"/>
    <w:rsid w:val="009B6FED"/>
    <w:rPr>
      <w:rFonts w:ascii="Arial" w:hAnsi="Arial"/>
      <w:lang w:val="en-GB" w:eastAsia="en-US"/>
    </w:rPr>
  </w:style>
  <w:style w:type="paragraph" w:styleId="CommentSubject">
    <w:name w:val="annotation subject"/>
    <w:basedOn w:val="CommentText"/>
    <w:next w:val="CommentText"/>
    <w:link w:val="CommentSubjectChar"/>
    <w:rsid w:val="009B6FED"/>
    <w:rPr>
      <w:b/>
      <w:bCs/>
    </w:rPr>
  </w:style>
  <w:style w:type="character" w:customStyle="1" w:styleId="CommentSubjectChar">
    <w:name w:val="Comment Subject Char"/>
    <w:basedOn w:val="CommentTextChar"/>
    <w:link w:val="CommentSubject"/>
    <w:rsid w:val="009B6FED"/>
    <w:rPr>
      <w:rFonts w:ascii="Arial" w:hAnsi="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ENAV%2017\Implementation%20WG%20work\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7</TotalTime>
  <Pages>3</Pages>
  <Words>491</Words>
  <Characters>2801</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Alimchandani, Mahesh</dc:creator>
  <cp:lastModifiedBy>Seamus Doyle</cp:lastModifiedBy>
  <cp:revision>5</cp:revision>
  <cp:lastPrinted>2006-10-19T00:49:00Z</cp:lastPrinted>
  <dcterms:created xsi:type="dcterms:W3CDTF">2016-01-22T15:42:00Z</dcterms:created>
  <dcterms:modified xsi:type="dcterms:W3CDTF">2016-02-23T12:46:00Z</dcterms:modified>
</cp:coreProperties>
</file>